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E150B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00542" w:rsidRPr="00AE150B" w:rsidRDefault="00AE150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Upon completing this activity, you will be able to:</w:t>
      </w:r>
    </w:p>
    <w:p w:rsidR="00AE150B" w:rsidRPr="00AE150B" w:rsidRDefault="00AE150B" w:rsidP="00AE150B">
      <w:pPr>
        <w:pStyle w:val="ListParagraph"/>
        <w:numPr>
          <w:ilvl w:val="0"/>
          <w:numId w:val="7"/>
          <w:numberingChange w:id="0" w:author="Julie Libarkin" w:date="2010-12-20T02:57:00Z" w:original=""/>
        </w:numPr>
        <w:spacing w:after="0"/>
        <w:rPr>
          <w:rFonts w:ascii="Arial" w:hAnsi="Arial"/>
          <w:b/>
        </w:rPr>
      </w:pPr>
      <w:r>
        <w:rPr>
          <w:rFonts w:ascii="Arial" w:hAnsi="Arial"/>
        </w:rPr>
        <w:t>Explain how natural processes involving greenhouse gases cause warming of the Earth’s atmosphere.</w:t>
      </w:r>
    </w:p>
    <w:p w:rsidR="00565D81" w:rsidRPr="00AE150B" w:rsidRDefault="00565D81" w:rsidP="00AE150B">
      <w:pPr>
        <w:pStyle w:val="ListParagraph"/>
        <w:spacing w:after="0"/>
        <w:rPr>
          <w:rFonts w:ascii="Arial" w:hAnsi="Arial"/>
          <w:b/>
        </w:rPr>
      </w:pPr>
    </w:p>
    <w:p w:rsidR="007F546B" w:rsidRPr="009F1B32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Default="00565D81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341C23" w:rsidP="00AC53E5">
      <w:pPr>
        <w:spacing w:after="0"/>
        <w:ind w:left="360" w:hanging="36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 xml:space="preserve">. </w:t>
      </w:r>
      <w:ins w:id="1" w:author="Julie Libarkin" w:date="2010-12-20T02:57:00Z">
        <w:r w:rsidR="002A7DD9">
          <w:rPr>
            <w:rFonts w:ascii="Arial" w:hAnsi="Arial"/>
          </w:rPr>
          <w:t xml:space="preserve"> </w:t>
        </w:r>
      </w:ins>
      <w:r w:rsidR="009F1B32" w:rsidRPr="009F1B32">
        <w:rPr>
          <w:rFonts w:ascii="Arial" w:hAnsi="Arial"/>
        </w:rPr>
        <w:t xml:space="preserve">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341C23" w:rsidRPr="009F1B32" w:rsidRDefault="00341C23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187110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ins w:id="2" w:author="Julie Libarkin" w:date="2010-12-20T02:57:00Z">
        <w:r w:rsidR="002A7DD9">
          <w:rPr>
            <w:rFonts w:ascii="Arial" w:hAnsi="Arial"/>
            <w:szCs w:val="28"/>
          </w:rPr>
          <w:t xml:space="preserve"> </w:t>
        </w:r>
      </w:ins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9F1B32" w:rsidRPr="009F1B32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szCs w:val="28"/>
        </w:rPr>
      </w:pPr>
    </w:p>
    <w:p w:rsidR="009F1B32" w:rsidRPr="00A06CD3" w:rsidRDefault="009F1B32" w:rsidP="00A06CD3">
      <w:pPr>
        <w:pStyle w:val="ListParagraph"/>
        <w:numPr>
          <w:ilvl w:val="0"/>
          <w:numId w:val="8"/>
          <w:numberingChange w:id="3" w:author="Julie Libarkin" w:date="2010-12-20T02:57:00Z" w:original="%1:5:0:."/>
        </w:numPr>
        <w:spacing w:after="0"/>
        <w:rPr>
          <w:rFonts w:ascii="Arial" w:hAnsi="Arial"/>
        </w:rPr>
      </w:pPr>
      <w:r w:rsidRPr="00A06CD3">
        <w:rPr>
          <w:rFonts w:ascii="Arial" w:hAnsi="Arial"/>
          <w:b/>
        </w:rPr>
        <w:t>Temperature</w:t>
      </w:r>
      <w:r w:rsidRPr="00A06CD3">
        <w:rPr>
          <w:rFonts w:ascii="Arial" w:hAnsi="Arial"/>
        </w:rPr>
        <w:t xml:space="preserve"> is a measure of the movement of molecules.  Higher temperature means molecules are moving faster.</w:t>
      </w:r>
    </w:p>
    <w:p w:rsidR="009F1B32" w:rsidRPr="009F1B32" w:rsidRDefault="009F1B32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410462" w:rsidRDefault="002F2716" w:rsidP="00410462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410462">
        <w:rPr>
          <w:rFonts w:ascii="Arial" w:hAnsi="Arial"/>
          <w:b/>
        </w:rPr>
        <w:t>Part 2. Group Work</w:t>
      </w:r>
    </w:p>
    <w:p w:rsidR="00410462" w:rsidRDefault="00410462" w:rsidP="00410462">
      <w:pPr>
        <w:spacing w:after="0"/>
        <w:rPr>
          <w:rFonts w:ascii="Arial" w:hAnsi="Arial"/>
          <w:b/>
        </w:rPr>
      </w:pPr>
    </w:p>
    <w:p w:rsidR="00ED7810" w:rsidRDefault="002A7DD9" w:rsidP="00ED7810">
      <w:pPr>
        <w:spacing w:after="0"/>
        <w:rPr>
          <w:rFonts w:ascii="Arial" w:hAnsi="Arial"/>
        </w:rPr>
      </w:pPr>
      <w:ins w:id="4" w:author="Julie Libarkin" w:date="2010-12-20T02:57:00Z">
        <w:r>
          <w:rPr>
            <w:rFonts w:ascii="Arial" w:hAnsi="Arial"/>
          </w:rPr>
          <w:t xml:space="preserve">1. </w:t>
        </w:r>
      </w:ins>
      <w:r w:rsidR="00410462">
        <w:rPr>
          <w:rFonts w:ascii="Arial" w:hAnsi="Arial"/>
        </w:rPr>
        <w:t>On the diagram below draw in t</w:t>
      </w:r>
      <w:r w:rsidR="00ED7810">
        <w:rPr>
          <w:rFonts w:ascii="Arial" w:hAnsi="Arial"/>
        </w:rPr>
        <w:t>he feature</w:t>
      </w:r>
      <w:ins w:id="5" w:author="Julie Libarkin" w:date="2010-12-20T02:57:00Z">
        <w:r>
          <w:rPr>
            <w:rFonts w:ascii="Arial" w:hAnsi="Arial"/>
          </w:rPr>
          <w:t>s</w:t>
        </w:r>
      </w:ins>
      <w:r w:rsidR="00ED7810">
        <w:rPr>
          <w:rFonts w:ascii="Arial" w:hAnsi="Arial"/>
        </w:rPr>
        <w:t xml:space="preserve"> of the greenhouse effect.</w:t>
      </w:r>
      <w:ins w:id="6" w:author="Julie Libarkin" w:date="2010-12-20T02:57:00Z">
        <w:r>
          <w:rPr>
            <w:rFonts w:ascii="Arial" w:hAnsi="Arial"/>
          </w:rPr>
          <w:t xml:space="preserve"> Label all parts of the greenhouse effect. Use and label arrows to represent processes.</w:t>
        </w:r>
      </w:ins>
    </w:p>
    <w:p w:rsidR="00410462" w:rsidRPr="00410462" w:rsidRDefault="00410462" w:rsidP="00ED7810">
      <w:pPr>
        <w:spacing w:after="0"/>
        <w:rPr>
          <w:rFonts w:ascii="Arial" w:hAnsi="Arial"/>
        </w:rPr>
      </w:pPr>
    </w:p>
    <w:p w:rsidR="00410462" w:rsidRPr="00410462" w:rsidRDefault="00410462" w:rsidP="00410462">
      <w:pPr>
        <w:spacing w:after="0"/>
        <w:rPr>
          <w:rFonts w:ascii="Arial" w:hAnsi="Arial"/>
          <w:b/>
        </w:rPr>
      </w:pPr>
    </w:p>
    <w:p w:rsidR="00DA0D60" w:rsidRDefault="00410462" w:rsidP="00AC53E5">
      <w:pPr>
        <w:spacing w:after="0"/>
        <w:rPr>
          <w:rFonts w:ascii="Arial" w:hAnsi="Arial"/>
        </w:rPr>
      </w:pPr>
      <w:r w:rsidRPr="00410462">
        <w:rPr>
          <w:rFonts w:ascii="Arial" w:hAnsi="Arial"/>
          <w:noProof/>
        </w:rPr>
        <w:drawing>
          <wp:inline distT="0" distB="0" distL="0" distR="0">
            <wp:extent cx="5486400" cy="4114800"/>
            <wp:effectExtent l="25400" t="0" r="0" b="0"/>
            <wp:docPr id="1" name="P 1" descr="FIGURESCIRCACTIVIT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SCIRCACTIVITY.png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DD9" w:rsidRDefault="002A7DD9" w:rsidP="00AC53E5">
      <w:pPr>
        <w:spacing w:after="0"/>
        <w:rPr>
          <w:ins w:id="7" w:author="Julie Libarkin" w:date="2010-12-20T03:01:00Z"/>
          <w:rFonts w:ascii="Arial" w:hAnsi="Arial"/>
        </w:rPr>
      </w:pPr>
      <w:ins w:id="8" w:author="Julie Libarkin" w:date="2010-12-20T02:58:00Z">
        <w:r>
          <w:rPr>
            <w:rFonts w:ascii="Arial" w:hAnsi="Arial"/>
          </w:rPr>
          <w:t xml:space="preserve">2. </w:t>
        </w:r>
      </w:ins>
      <w:r w:rsidR="00ED7810">
        <w:rPr>
          <w:rFonts w:ascii="Arial" w:hAnsi="Arial"/>
        </w:rPr>
        <w:t>Next</w:t>
      </w:r>
      <w:ins w:id="9" w:author="Julie Libarkin" w:date="2010-12-20T02:58:00Z">
        <w:r>
          <w:rPr>
            <w:rFonts w:ascii="Arial" w:hAnsi="Arial"/>
          </w:rPr>
          <w:t>,</w:t>
        </w:r>
      </w:ins>
      <w:r w:rsidR="00ED7810">
        <w:rPr>
          <w:rFonts w:ascii="Arial" w:hAnsi="Arial"/>
        </w:rPr>
        <w:t xml:space="preserve"> label and describe where the three causal principles </w:t>
      </w:r>
      <w:ins w:id="10" w:author="Julie Libarkin" w:date="2010-12-20T02:58:00Z">
        <w:r>
          <w:rPr>
            <w:rFonts w:ascii="Arial" w:hAnsi="Arial"/>
          </w:rPr>
          <w:t xml:space="preserve">listed </w:t>
        </w:r>
      </w:ins>
      <w:r w:rsidR="00ED7810">
        <w:rPr>
          <w:rFonts w:ascii="Arial" w:hAnsi="Arial"/>
        </w:rPr>
        <w:t>at the beginning of this activity would fit into this picture.</w:t>
      </w:r>
      <w:ins w:id="11" w:author="Julie Libarkin" w:date="2010-12-20T02:58:00Z">
        <w:r>
          <w:rPr>
            <w:rFonts w:ascii="Arial" w:hAnsi="Arial"/>
          </w:rPr>
          <w:t xml:space="preserve"> Make sure you understand exactly how t</w:t>
        </w:r>
      </w:ins>
      <w:ins w:id="12" w:author="Julie Libarkin" w:date="2010-12-20T02:59:00Z">
        <w:r>
          <w:rPr>
            <w:rFonts w:ascii="Arial" w:hAnsi="Arial"/>
          </w:rPr>
          <w:t>he</w:t>
        </w:r>
      </w:ins>
      <w:ins w:id="13" w:author="Julie Libarkin" w:date="2010-12-20T03:01:00Z">
        <w:r>
          <w:rPr>
            <w:rFonts w:ascii="Arial" w:hAnsi="Arial"/>
          </w:rPr>
          <w:t xml:space="preserve"> causal principles are related to components of the greenhouse effect.</w:t>
        </w:r>
      </w:ins>
    </w:p>
    <w:p w:rsidR="002A7DD9" w:rsidRDefault="002A7DD9" w:rsidP="00AC53E5">
      <w:pPr>
        <w:numPr>
          <w:ins w:id="14" w:author="Julie Libarkin" w:date="2010-12-20T03:01:00Z"/>
        </w:numPr>
        <w:spacing w:after="0"/>
        <w:rPr>
          <w:ins w:id="15" w:author="Julie Libarkin" w:date="2010-12-20T03:01:00Z"/>
          <w:rFonts w:ascii="Arial" w:hAnsi="Arial"/>
        </w:rPr>
      </w:pPr>
    </w:p>
    <w:p w:rsidR="002A7DD9" w:rsidRDefault="002A7DD9" w:rsidP="00AC53E5">
      <w:pPr>
        <w:numPr>
          <w:ins w:id="16" w:author="Julie Libarkin" w:date="2010-12-20T03:01:00Z"/>
        </w:numPr>
        <w:spacing w:after="0"/>
        <w:rPr>
          <w:ins w:id="17" w:author="Julie Libarkin" w:date="2010-12-20T03:01:00Z"/>
          <w:rFonts w:ascii="Arial" w:hAnsi="Arial"/>
        </w:rPr>
      </w:pPr>
    </w:p>
    <w:p w:rsidR="002232FB" w:rsidRDefault="002A7DD9" w:rsidP="00AC53E5">
      <w:pPr>
        <w:numPr>
          <w:ins w:id="18" w:author="Julie Libarkin" w:date="2010-12-20T03:01:00Z"/>
        </w:numPr>
        <w:spacing w:after="0"/>
        <w:rPr>
          <w:ins w:id="19" w:author="Julie Libarkin" w:date="2010-12-20T03:03:00Z"/>
          <w:rFonts w:ascii="Arial" w:hAnsi="Arial"/>
        </w:rPr>
      </w:pPr>
      <w:ins w:id="20" w:author="Julie Libarkin" w:date="2010-12-20T03:01:00Z">
        <w:r>
          <w:rPr>
            <w:rFonts w:ascii="Arial" w:hAnsi="Arial"/>
          </w:rPr>
          <w:t>3. Imagine th</w:t>
        </w:r>
      </w:ins>
      <w:ins w:id="21" w:author="Julie Libarkin" w:date="2010-12-20T03:02:00Z">
        <w:r w:rsidR="002232FB">
          <w:rPr>
            <w:rFonts w:ascii="Arial" w:hAnsi="Arial"/>
          </w:rPr>
          <w:t xml:space="preserve">at </w:t>
        </w:r>
      </w:ins>
      <w:ins w:id="22" w:author="Julie Libarkin" w:date="2010-12-20T03:03:00Z">
        <w:r w:rsidR="002232FB">
          <w:rPr>
            <w:rFonts w:ascii="Arial" w:hAnsi="Arial"/>
          </w:rPr>
          <w:t>climate changes significantly, and Earth’s atmosphere fills with clouds. How might this impact Earth’s atmospheric temperature?</w:t>
        </w:r>
      </w:ins>
    </w:p>
    <w:p w:rsidR="002232FB" w:rsidRDefault="002232FB" w:rsidP="00AC53E5">
      <w:pPr>
        <w:numPr>
          <w:ins w:id="23" w:author="Julie Libarkin" w:date="2010-12-20T03:03:00Z"/>
        </w:numPr>
        <w:spacing w:after="0"/>
        <w:rPr>
          <w:ins w:id="24" w:author="Julie Libarkin" w:date="2010-12-20T03:03:00Z"/>
          <w:rFonts w:ascii="Arial" w:hAnsi="Arial"/>
        </w:rPr>
      </w:pPr>
    </w:p>
    <w:p w:rsidR="002232FB" w:rsidRDefault="002232FB" w:rsidP="00AC53E5">
      <w:pPr>
        <w:numPr>
          <w:ins w:id="25" w:author="Julie Libarkin" w:date="2010-12-20T03:03:00Z"/>
        </w:numPr>
        <w:spacing w:after="0"/>
        <w:rPr>
          <w:ins w:id="26" w:author="Julie Libarkin" w:date="2010-12-20T03:03:00Z"/>
          <w:rFonts w:ascii="Arial" w:hAnsi="Arial"/>
        </w:rPr>
      </w:pPr>
    </w:p>
    <w:p w:rsidR="002232FB" w:rsidRDefault="002232FB" w:rsidP="00AC53E5">
      <w:pPr>
        <w:numPr>
          <w:ins w:id="27" w:author="Julie Libarkin" w:date="2010-12-20T03:03:00Z"/>
        </w:numPr>
        <w:spacing w:after="0"/>
        <w:rPr>
          <w:ins w:id="28" w:author="Julie Libarkin" w:date="2010-12-20T03:03:00Z"/>
          <w:rFonts w:ascii="Arial" w:hAnsi="Arial"/>
        </w:rPr>
      </w:pPr>
    </w:p>
    <w:p w:rsidR="00DA0D60" w:rsidRDefault="002232FB" w:rsidP="00AC53E5">
      <w:pPr>
        <w:numPr>
          <w:ins w:id="29" w:author="Julie Libarkin" w:date="2010-12-20T03:03:00Z"/>
        </w:numPr>
        <w:spacing w:after="0"/>
        <w:rPr>
          <w:del w:id="30" w:author="Unknown"/>
          <w:rFonts w:ascii="Arial" w:hAnsi="Arial"/>
          <w:b/>
        </w:rPr>
      </w:pPr>
      <w:ins w:id="31" w:author="Julie Libarkin" w:date="2010-12-20T03:03:00Z">
        <w:r>
          <w:rPr>
            <w:rFonts w:ascii="Arial" w:hAnsi="Arial"/>
          </w:rPr>
          <w:t xml:space="preserve">4. </w:t>
        </w:r>
      </w:ins>
      <w:ins w:id="32" w:author="Julie Libarkin" w:date="2010-12-20T03:04:00Z">
        <w:r>
          <w:rPr>
            <w:rFonts w:ascii="Arial" w:hAnsi="Arial"/>
          </w:rPr>
          <w:t xml:space="preserve">Imagine that a new </w:t>
        </w:r>
      </w:ins>
      <w:ins w:id="33" w:author="Julie Libarkin" w:date="2010-12-20T03:05:00Z">
        <w:r>
          <w:rPr>
            <w:rFonts w:ascii="Arial" w:hAnsi="Arial"/>
          </w:rPr>
          <w:t>material</w:t>
        </w:r>
      </w:ins>
      <w:ins w:id="34" w:author="Julie Libarkin" w:date="2010-12-20T03:04:00Z">
        <w:r>
          <w:rPr>
            <w:rFonts w:ascii="Arial" w:hAnsi="Arial"/>
          </w:rPr>
          <w:t xml:space="preserve"> </w:t>
        </w:r>
      </w:ins>
      <w:ins w:id="35" w:author="Julie Libarkin" w:date="2010-12-20T03:05:00Z">
        <w:r>
          <w:rPr>
            <w:rFonts w:ascii="Arial" w:hAnsi="Arial"/>
          </w:rPr>
          <w:t xml:space="preserve">for paving roads </w:t>
        </w:r>
      </w:ins>
      <w:ins w:id="36" w:author="Julie Libarkin" w:date="2010-12-20T03:04:00Z">
        <w:r>
          <w:rPr>
            <w:rFonts w:ascii="Arial" w:hAnsi="Arial"/>
          </w:rPr>
          <w:t>is developed that is much cheaper to produce and long las</w:t>
        </w:r>
      </w:ins>
      <w:ins w:id="37" w:author="Julie Libarkin" w:date="2010-12-20T03:05:00Z">
        <w:r>
          <w:rPr>
            <w:rFonts w:ascii="Arial" w:hAnsi="Arial"/>
          </w:rPr>
          <w:t>ting.</w:t>
        </w:r>
      </w:ins>
      <w:ins w:id="38" w:author="Julie Libarkin" w:date="2010-12-20T03:04:00Z">
        <w:r>
          <w:rPr>
            <w:rFonts w:ascii="Arial" w:hAnsi="Arial"/>
          </w:rPr>
          <w:t xml:space="preserve"> All of Earth’s roads are repaved </w:t>
        </w:r>
      </w:ins>
      <w:ins w:id="39" w:author="Julie Libarkin" w:date="2010-12-20T03:05:00Z">
        <w:r>
          <w:rPr>
            <w:rFonts w:ascii="Arial" w:hAnsi="Arial"/>
          </w:rPr>
          <w:t xml:space="preserve">with this new material, which also happens to reflect twice as much sunlight than current road materials. </w:t>
        </w:r>
      </w:ins>
      <w:ins w:id="40" w:author="Julie Libarkin" w:date="2010-12-20T03:04:00Z">
        <w:r>
          <w:rPr>
            <w:rFonts w:ascii="Arial" w:hAnsi="Arial"/>
          </w:rPr>
          <w:t>How might this impact Earth’s atmospheric temperature?</w:t>
        </w:r>
      </w:ins>
      <w:r w:rsidR="00F12A70">
        <w:rPr>
          <w:rFonts w:ascii="Arial" w:hAnsi="Arial"/>
        </w:rPr>
        <w:br w:type="page"/>
      </w:r>
    </w:p>
    <w:p w:rsidR="002A7DD9" w:rsidRPr="006E4097" w:rsidDel="002A7DD9" w:rsidRDefault="002A7DD9" w:rsidP="00AC53E5">
      <w:pPr>
        <w:numPr>
          <w:ins w:id="41" w:author="Julie Libarkin" w:date="2010-12-20T03:01:00Z"/>
        </w:numPr>
        <w:spacing w:after="0"/>
        <w:rPr>
          <w:ins w:id="42" w:author="Julie Libarkin" w:date="2010-12-20T03:01:00Z"/>
          <w:rFonts w:ascii="Arial" w:hAnsi="Arial"/>
        </w:rPr>
      </w:pPr>
    </w:p>
    <w:p w:rsidR="008F6BBB" w:rsidRDefault="00A036F7" w:rsidP="00AC53E5">
      <w:pPr>
        <w:numPr>
          <w:ins w:id="43" w:author="Unknown"/>
        </w:num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332E1F" w:rsidRPr="008F6BBB" w:rsidRDefault="008F6BB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BB301E" w:rsidRPr="009F1B32" w:rsidRDefault="006E4097" w:rsidP="006E4097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 xml:space="preserve"> </w:t>
      </w:r>
    </w:p>
    <w:p w:rsidR="00C25E50" w:rsidRDefault="00C25E50" w:rsidP="00A06CD3">
      <w:pPr>
        <w:pStyle w:val="ListParagraph"/>
        <w:numPr>
          <w:ilvl w:val="0"/>
          <w:numId w:val="6"/>
          <w:numberingChange w:id="44" w:author="Julie Libarkin" w:date="2010-12-20T02:57:00Z" w:original="%1:1:0:.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Where would the heat radiated by the Earth go if greenhouse gases did not exist?  </w:t>
      </w: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C25E50" w:rsidRDefault="00C25E50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C25E50" w:rsidRDefault="00C25E50" w:rsidP="00A06CD3">
      <w:pPr>
        <w:pStyle w:val="ListParagraph"/>
        <w:numPr>
          <w:ilvl w:val="0"/>
          <w:numId w:val="6"/>
          <w:numberingChange w:id="45" w:author="Julie Libarkin" w:date="2010-12-20T02:57:00Z" w:original="%1:2:0:.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What would happen to the temperature of the atmosphere if you were to increase the amount of greenhouse gas in the atmosphere?</w:t>
      </w: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C25E50" w:rsidRPr="00C25E50" w:rsidRDefault="00C25E50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A06CD3" w:rsidRDefault="00F43209" w:rsidP="00A06CD3">
      <w:pPr>
        <w:pStyle w:val="ListParagraph"/>
        <w:numPr>
          <w:ilvl w:val="0"/>
          <w:numId w:val="6"/>
          <w:numberingChange w:id="46" w:author="Julie Libarkin" w:date="2010-12-20T02:57:00Z" w:original="%1:3:0:.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Imagine you were having a conversation with someone who said the greenhouse effect is the cause of global warming.  Write a response to this statement that is scientifically correct based on what you have learned in this class and activity. </w:t>
      </w:r>
    </w:p>
    <w:sectPr w:rsidR="007C4AFD" w:rsidRPr="00A06CD3" w:rsidSect="002A7DD9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gutter="0"/>
      <w:sectPrChange w:id="47" w:author="Julie Libarkin" w:date="2010-12-20T02:57:00Z">
        <w:sectPr w:rsidR="007C4AFD" w:rsidRPr="00A06CD3" w:rsidSect="002A7DD9">
          <w:pgMar w:right="1800" w:left="1800"/>
        </w:sectPr>
      </w:sectPrChange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10462" w:rsidRDefault="008838D9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104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0462" w:rsidRDefault="00410462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10462" w:rsidRPr="00A23016" w:rsidRDefault="008838D9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410462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C86F54">
      <w:rPr>
        <w:rStyle w:val="PageNumber"/>
        <w:rFonts w:ascii="Arial" w:hAnsi="Arial"/>
        <w:noProof/>
      </w:rPr>
      <w:t>3</w:t>
    </w:r>
    <w:r w:rsidRPr="00A23016">
      <w:rPr>
        <w:rStyle w:val="PageNumber"/>
        <w:rFonts w:ascii="Arial" w:hAnsi="Arial"/>
      </w:rPr>
      <w:fldChar w:fldCharType="end"/>
    </w:r>
  </w:p>
  <w:p w:rsidR="00410462" w:rsidRDefault="00410462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10462" w:rsidRPr="008F6BBB" w:rsidRDefault="00410462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410462" w:rsidRPr="008F6BBB" w:rsidRDefault="00410462">
    <w:pPr>
      <w:pStyle w:val="Header"/>
      <w:rPr>
        <w:rFonts w:ascii="Arial" w:hAnsi="Arial"/>
      </w:rPr>
    </w:pPr>
    <w:r>
      <w:rPr>
        <w:rFonts w:ascii="Arial" w:hAnsi="Arial"/>
      </w:rPr>
      <w:t>Greenhouse Effect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7272F3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7560EE"/>
    <w:multiLevelType w:val="hybridMultilevel"/>
    <w:tmpl w:val="6D7E0082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457311"/>
    <w:multiLevelType w:val="hybridMultilevel"/>
    <w:tmpl w:val="6AA6C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A36DD"/>
    <w:rsid w:val="000A66C2"/>
    <w:rsid w:val="000C0A08"/>
    <w:rsid w:val="00187110"/>
    <w:rsid w:val="001E67A9"/>
    <w:rsid w:val="002232FB"/>
    <w:rsid w:val="002A7585"/>
    <w:rsid w:val="002A7DD9"/>
    <w:rsid w:val="002F2716"/>
    <w:rsid w:val="00332E1F"/>
    <w:rsid w:val="00341C23"/>
    <w:rsid w:val="00410462"/>
    <w:rsid w:val="00464F1F"/>
    <w:rsid w:val="005438FD"/>
    <w:rsid w:val="00565D81"/>
    <w:rsid w:val="006209F5"/>
    <w:rsid w:val="00663239"/>
    <w:rsid w:val="006E4097"/>
    <w:rsid w:val="00712429"/>
    <w:rsid w:val="007361ED"/>
    <w:rsid w:val="007C4AFD"/>
    <w:rsid w:val="007D1AE4"/>
    <w:rsid w:val="007F546B"/>
    <w:rsid w:val="00805F56"/>
    <w:rsid w:val="00875552"/>
    <w:rsid w:val="008838D9"/>
    <w:rsid w:val="008F40AC"/>
    <w:rsid w:val="008F6BBB"/>
    <w:rsid w:val="00923EA3"/>
    <w:rsid w:val="009562ED"/>
    <w:rsid w:val="009F1B32"/>
    <w:rsid w:val="00A036F7"/>
    <w:rsid w:val="00A06CD3"/>
    <w:rsid w:val="00A23016"/>
    <w:rsid w:val="00A27427"/>
    <w:rsid w:val="00AC53E5"/>
    <w:rsid w:val="00AE150B"/>
    <w:rsid w:val="00B3428A"/>
    <w:rsid w:val="00BB301E"/>
    <w:rsid w:val="00BD1F9B"/>
    <w:rsid w:val="00C25E50"/>
    <w:rsid w:val="00C7659D"/>
    <w:rsid w:val="00C86F54"/>
    <w:rsid w:val="00D1003D"/>
    <w:rsid w:val="00D90EE5"/>
    <w:rsid w:val="00DA0D60"/>
    <w:rsid w:val="00E17312"/>
    <w:rsid w:val="00ED7810"/>
    <w:rsid w:val="00F00542"/>
    <w:rsid w:val="00F12A70"/>
    <w:rsid w:val="00F43209"/>
    <w:rsid w:val="00FA6B4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AE150B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298</Words>
  <Characters>1702</Characters>
  <Application>Microsoft Word 12.1.0</Application>
  <DocSecurity>0</DocSecurity>
  <Lines>14</Lines>
  <Paragraphs>3</Paragraphs>
  <ScaleCrop>false</ScaleCrop>
  <Company>Michigan State University</Company>
  <LinksUpToDate>false</LinksUpToDate>
  <CharactersWithSpaces>2090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2010-12-20T15:15:00Z</dcterms:created>
  <dcterms:modified xsi:type="dcterms:W3CDTF">2010-12-20T15:15:00Z</dcterms:modified>
</cp:coreProperties>
</file>